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Ing. Radovanem Necidem,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se </w:t>
      </w:r>
      <w:proofErr w:type="gramStart"/>
      <w:r w:rsidRPr="001F555A">
        <w:rPr>
          <w:rFonts w:ascii="Arial" w:hAnsi="Arial" w:cs="Arial"/>
          <w:color w:val="000000" w:themeColor="text1"/>
          <w:sz w:val="20"/>
          <w:szCs w:val="20"/>
          <w:lang w:eastAsia="cs-CZ"/>
        </w:rPr>
        <w:t>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w:t>
      </w:r>
      <w:proofErr w:type="gramStart"/>
      <w:r w:rsidRPr="001F555A">
        <w:rPr>
          <w:rFonts w:ascii="Arial" w:hAnsi="Arial" w:cs="Arial"/>
          <w:color w:val="000000" w:themeColor="text1"/>
          <w:sz w:val="20"/>
          <w:szCs w:val="20"/>
          <w:lang w:eastAsia="cs-CZ"/>
        </w:rPr>
        <w:t xml:space="preserve">rejstříku </w:t>
      </w:r>
      <w:r w:rsidRPr="001F555A">
        <w:rPr>
          <w:rFonts w:ascii="Arial" w:hAnsi="Arial" w:cs="Arial"/>
          <w:b/>
          <w:color w:val="000000" w:themeColor="text1"/>
          <w:sz w:val="20"/>
          <w:szCs w:val="20"/>
          <w:highlight w:val="lightGray"/>
          <w:lang w:eastAsia="cs-CZ"/>
        </w:rPr>
        <w:t>............................................................</w:t>
      </w:r>
      <w:proofErr w:type="gramEnd"/>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413B1FB1" w:rsidR="0002636F" w:rsidRPr="00C21A35" w:rsidRDefault="0002636F" w:rsidP="00C21A35">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1F555A">
        <w:rPr>
          <w:rFonts w:ascii="Arial" w:eastAsia="Times New Roman" w:hAnsi="Arial" w:cs="Arial"/>
          <w:b/>
          <w:color w:val="000000" w:themeColor="text1"/>
          <w:sz w:val="20"/>
          <w:szCs w:val="20"/>
          <w:lang w:eastAsia="ar-SA"/>
        </w:rPr>
        <w:t xml:space="preserve">vypracování projektové dokumentace </w:t>
      </w:r>
      <w:r w:rsidR="0082286E">
        <w:rPr>
          <w:rFonts w:ascii="Arial" w:eastAsia="Times New Roman" w:hAnsi="Arial" w:cs="Arial"/>
          <w:b/>
          <w:color w:val="000000" w:themeColor="text1"/>
          <w:sz w:val="20"/>
          <w:szCs w:val="20"/>
          <w:lang w:eastAsia="ar-SA"/>
        </w:rPr>
        <w:t xml:space="preserve">pro povolení záměru </w:t>
      </w:r>
      <w:r w:rsidR="00BF658B">
        <w:rPr>
          <w:rFonts w:ascii="Arial" w:eastAsia="Times New Roman" w:hAnsi="Arial" w:cs="Arial"/>
          <w:b/>
          <w:color w:val="000000" w:themeColor="text1"/>
          <w:sz w:val="20"/>
          <w:szCs w:val="20"/>
          <w:lang w:eastAsia="ar-SA"/>
        </w:rPr>
        <w:t xml:space="preserve">(DPZ) </w:t>
      </w:r>
      <w:r w:rsidR="0082286E">
        <w:rPr>
          <w:rFonts w:ascii="Arial" w:eastAsia="Times New Roman" w:hAnsi="Arial" w:cs="Arial"/>
          <w:b/>
          <w:color w:val="000000" w:themeColor="text1"/>
          <w:sz w:val="20"/>
          <w:szCs w:val="20"/>
          <w:lang w:eastAsia="ar-SA"/>
        </w:rPr>
        <w:t>a provádění stavby</w:t>
      </w:r>
      <w:r w:rsidRPr="001F555A">
        <w:rPr>
          <w:rFonts w:ascii="Arial" w:eastAsia="Times New Roman" w:hAnsi="Arial" w:cs="Arial"/>
          <w:b/>
          <w:color w:val="000000" w:themeColor="text1"/>
          <w:sz w:val="20"/>
          <w:szCs w:val="20"/>
          <w:lang w:eastAsia="ar-SA"/>
        </w:rPr>
        <w:t xml:space="preserve"> </w:t>
      </w:r>
      <w:r w:rsidR="00BF658B">
        <w:rPr>
          <w:rFonts w:ascii="Arial" w:eastAsia="Times New Roman" w:hAnsi="Arial" w:cs="Arial"/>
          <w:b/>
          <w:color w:val="000000" w:themeColor="text1"/>
          <w:sz w:val="20"/>
          <w:szCs w:val="20"/>
          <w:lang w:eastAsia="ar-SA"/>
        </w:rPr>
        <w:t>(</w:t>
      </w:r>
      <w:proofErr w:type="gramStart"/>
      <w:r w:rsidR="00BF658B">
        <w:rPr>
          <w:rFonts w:ascii="Arial" w:eastAsia="Times New Roman" w:hAnsi="Arial" w:cs="Arial"/>
          <w:b/>
          <w:color w:val="000000" w:themeColor="text1"/>
          <w:sz w:val="20"/>
          <w:szCs w:val="20"/>
          <w:lang w:eastAsia="ar-SA"/>
        </w:rPr>
        <w:t>PDPS)</w:t>
      </w:r>
      <w:r w:rsidR="00EE0609" w:rsidRPr="001F555A">
        <w:rPr>
          <w:rFonts w:ascii="Arial" w:eastAsia="Times New Roman" w:hAnsi="Arial" w:cs="Arial"/>
          <w:b/>
          <w:color w:val="000000" w:themeColor="text1"/>
          <w:sz w:val="20"/>
          <w:szCs w:val="20"/>
          <w:lang w:eastAsia="ar-SA"/>
        </w:rPr>
        <w:t xml:space="preserve"> (dílo</w:t>
      </w:r>
      <w:proofErr w:type="gramEnd"/>
      <w:r w:rsidR="00EE0609"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lang w:eastAsia="ar-SA"/>
        </w:rPr>
        <w:t xml:space="preserve">a </w:t>
      </w:r>
      <w:r w:rsidRPr="001F555A">
        <w:rPr>
          <w:rFonts w:ascii="Arial" w:eastAsia="Times New Roman" w:hAnsi="Arial" w:cs="Arial"/>
          <w:b/>
          <w:color w:val="000000" w:themeColor="text1"/>
          <w:sz w:val="20"/>
          <w:szCs w:val="20"/>
          <w:lang w:eastAsia="cs-CZ"/>
        </w:rPr>
        <w:t xml:space="preserve">zajištění výkonu </w:t>
      </w:r>
      <w:r w:rsidR="00EE0F90" w:rsidRPr="001F555A">
        <w:rPr>
          <w:rFonts w:ascii="Arial" w:eastAsia="Times New Roman" w:hAnsi="Arial" w:cs="Arial"/>
          <w:b/>
          <w:color w:val="000000" w:themeColor="text1"/>
          <w:sz w:val="20"/>
          <w:szCs w:val="20"/>
          <w:lang w:eastAsia="cs-CZ"/>
        </w:rPr>
        <w:t xml:space="preserve">dozoru projektanta </w:t>
      </w:r>
      <w:r w:rsidR="002D6A04" w:rsidRPr="001F555A">
        <w:rPr>
          <w:rFonts w:ascii="Arial" w:eastAsia="Times New Roman" w:hAnsi="Arial" w:cs="Arial"/>
          <w:b/>
          <w:color w:val="000000" w:themeColor="text1"/>
          <w:sz w:val="20"/>
          <w:szCs w:val="20"/>
          <w:lang w:eastAsia="cs-CZ"/>
        </w:rPr>
        <w:t>(DP)</w:t>
      </w:r>
      <w:r w:rsidR="00301604" w:rsidRPr="001F555A">
        <w:rPr>
          <w:rFonts w:ascii="Arial" w:eastAsia="Times New Roman" w:hAnsi="Arial" w:cs="Arial"/>
          <w:color w:val="000000" w:themeColor="text1"/>
          <w:sz w:val="20"/>
          <w:szCs w:val="20"/>
          <w:lang w:eastAsia="ar-SA"/>
        </w:rPr>
        <w:t xml:space="preserve"> v souladu s nabídkou zhotovitele podanou v předchozím poptávkovém řízení </w:t>
      </w:r>
      <w:r w:rsidRPr="001F555A">
        <w:rPr>
          <w:rFonts w:ascii="Arial" w:eastAsia="Times New Roman" w:hAnsi="Arial" w:cs="Arial"/>
          <w:color w:val="000000" w:themeColor="text1"/>
          <w:sz w:val="20"/>
          <w:szCs w:val="20"/>
          <w:lang w:eastAsia="ar-SA"/>
        </w:rPr>
        <w:t>na akci</w:t>
      </w:r>
      <w:r w:rsidR="00C21A35">
        <w:rPr>
          <w:rFonts w:ascii="Arial" w:eastAsia="Times New Roman" w:hAnsi="Arial" w:cs="Arial"/>
          <w:color w:val="000000" w:themeColor="text1"/>
          <w:sz w:val="20"/>
          <w:szCs w:val="20"/>
          <w:lang w:eastAsia="ar-SA"/>
        </w:rPr>
        <w:t xml:space="preserve"> III/3853 Blažejovice – most ev. č. 3853-4</w:t>
      </w:r>
      <w:r w:rsidRPr="00C21A35">
        <w:rPr>
          <w:rFonts w:ascii="Arial" w:eastAsia="Times New Roman" w:hAnsi="Arial" w:cs="Arial"/>
          <w:b/>
          <w:color w:val="000000" w:themeColor="text1"/>
          <w:sz w:val="20"/>
          <w:szCs w:val="20"/>
          <w:lang w:eastAsia="cs-CZ"/>
        </w:rPr>
        <w:t xml:space="preserve">, </w:t>
      </w:r>
      <w:r w:rsidRPr="00C21A35">
        <w:rPr>
          <w:rFonts w:ascii="Arial" w:eastAsia="Times New Roman" w:hAnsi="Arial" w:cs="Arial"/>
          <w:color w:val="000000" w:themeColor="text1"/>
          <w:sz w:val="20"/>
          <w:szCs w:val="20"/>
          <w:lang w:eastAsia="ar-SA"/>
        </w:rPr>
        <w:t> v podrobnostech a za dodržení podmínek uvedených v </w:t>
      </w:r>
      <w:r w:rsidRPr="00C21A35">
        <w:rPr>
          <w:rFonts w:ascii="Arial" w:eastAsia="Times New Roman" w:hAnsi="Arial" w:cs="Arial"/>
          <w:b/>
          <w:color w:val="000000" w:themeColor="text1"/>
          <w:sz w:val="20"/>
          <w:szCs w:val="20"/>
          <w:lang w:eastAsia="ar-SA"/>
        </w:rPr>
        <w:t>přílohách</w:t>
      </w:r>
      <w:r w:rsidRPr="00C21A35">
        <w:rPr>
          <w:rFonts w:ascii="Arial" w:eastAsia="Times New Roman" w:hAnsi="Arial" w:cs="Arial"/>
          <w:color w:val="000000" w:themeColor="text1"/>
          <w:sz w:val="20"/>
          <w:szCs w:val="20"/>
          <w:lang w:eastAsia="ar-SA"/>
        </w:rPr>
        <w:t xml:space="preserve"> této smlouvy, přičemž </w:t>
      </w:r>
      <w:r w:rsidRPr="00C21A35">
        <w:rPr>
          <w:rFonts w:ascii="Arial" w:eastAsia="Times New Roman" w:hAnsi="Arial" w:cs="Arial"/>
          <w:color w:val="000000" w:themeColor="text1"/>
          <w:sz w:val="20"/>
          <w:szCs w:val="20"/>
          <w:lang w:eastAsia="ar-SA"/>
        </w:rPr>
        <w:lastRenderedPageBreak/>
        <w:t>ujednání v </w:t>
      </w:r>
      <w:r w:rsidRPr="00C21A35">
        <w:rPr>
          <w:rFonts w:ascii="Arial" w:eastAsia="Times New Roman" w:hAnsi="Arial" w:cs="Arial"/>
          <w:b/>
          <w:color w:val="000000" w:themeColor="text1"/>
          <w:sz w:val="20"/>
          <w:szCs w:val="20"/>
          <w:lang w:eastAsia="ar-SA"/>
        </w:rPr>
        <w:t xml:space="preserve">Příloze A1 </w:t>
      </w:r>
      <w:r w:rsidRPr="00C21A35">
        <w:rPr>
          <w:rFonts w:ascii="Arial" w:eastAsia="Times New Roman" w:hAnsi="Arial" w:cs="Arial"/>
          <w:color w:val="000000" w:themeColor="text1"/>
          <w:sz w:val="20"/>
          <w:szCs w:val="20"/>
          <w:lang w:eastAsia="ar-SA"/>
        </w:rPr>
        <w:t>mají přednost před ujednáními v této smlouvě.</w:t>
      </w:r>
    </w:p>
    <w:p w14:paraId="282EEB89" w14:textId="4428A95C"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lastRenderedPageBreak/>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120495F6"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7F10FC">
              <w:rPr>
                <w:rFonts w:ascii="Arial" w:hAnsi="Arial" w:cs="Arial"/>
                <w:b/>
                <w:color w:val="000000" w:themeColor="text1"/>
                <w:sz w:val="20"/>
                <w:szCs w:val="20"/>
                <w:lang w:eastAsia="cs-CZ"/>
              </w:rPr>
              <w:t>8</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(Kalkulace projekčních prací), které jsou součástí této smlouvy, cestovné na místa konzultačních dnů</w:t>
      </w:r>
      <w:bookmarkStart w:id="0" w:name="_GoBack"/>
      <w:bookmarkEnd w:id="0"/>
      <w:r w:rsidRPr="001F555A">
        <w:rPr>
          <w:rFonts w:ascii="Arial" w:eastAsia="Times New Roman" w:hAnsi="Arial" w:cs="Arial"/>
          <w:color w:val="000000" w:themeColor="text1"/>
          <w:sz w:val="20"/>
          <w:szCs w:val="20"/>
          <w:lang w:eastAsia="ar-SA"/>
        </w:rPr>
        <w:t xml:space="preserve">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5FDF9D9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537217">
        <w:rPr>
          <w:rFonts w:ascii="Arial" w:eastAsia="Times New Roman" w:hAnsi="Arial" w:cs="Arial"/>
          <w:color w:val="000000" w:themeColor="text1"/>
          <w:sz w:val="20"/>
          <w:szCs w:val="20"/>
          <w:lang w:eastAsia="cs-CZ"/>
        </w:rPr>
        <w:t>18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 xml:space="preserve">nezbytné </w:t>
      </w:r>
      <w:r w:rsidRPr="001F555A">
        <w:rPr>
          <w:rFonts w:ascii="Arial" w:hAnsi="Arial" w:cs="Arial"/>
          <w:snapToGrid w:val="0"/>
          <w:color w:val="000000" w:themeColor="text1"/>
          <w:sz w:val="20"/>
          <w:szCs w:val="20"/>
        </w:rPr>
        <w:lastRenderedPageBreak/>
        <w:t>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resp</w:t>
      </w:r>
      <w:proofErr w:type="spellEnd"/>
      <w:r w:rsidRPr="001F555A">
        <w:rPr>
          <w:rFonts w:ascii="Arial" w:eastAsia="Times New Roman" w:hAnsi="Arial" w:cs="Arial"/>
          <w:color w:val="000000" w:themeColor="text1"/>
          <w:sz w:val="20"/>
          <w:szCs w:val="20"/>
          <w:lang w:eastAsia="cs-CZ"/>
        </w:rPr>
        <w:t>..</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Předání díla bude provedeno na základě písemného Předávacího protokolu podepsaného oprávněnými zástupci obou smluvních stran </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w:t>
      </w:r>
      <w:r w:rsidRPr="001F555A">
        <w:rPr>
          <w:rFonts w:ascii="Arial" w:hAnsi="Arial" w:cs="Arial"/>
          <w:color w:val="000000" w:themeColor="text1"/>
          <w:sz w:val="20"/>
        </w:rPr>
        <w:lastRenderedPageBreak/>
        <w:t>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16340FAF"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580FB831"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ins w:id="1" w:author="Kostelecká Miluše" w:date="2025-10-13T07:41:00Z">
        <w:r w:rsidR="00CC6EF4">
          <w:rPr>
            <w:rFonts w:ascii="Arial" w:hAnsi="Arial" w:cs="Arial"/>
            <w:color w:val="000000" w:themeColor="text1"/>
            <w:sz w:val="20"/>
            <w:szCs w:val="20"/>
            <w:lang w:eastAsia="cs-CZ"/>
          </w:rPr>
          <w:t xml:space="preserve"> </w:t>
        </w:r>
      </w:ins>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lastRenderedPageBreak/>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6FBB4EF3"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ve výši 0,2 % z ceny </w:t>
      </w:r>
      <w:r w:rsidR="00107D85" w:rsidRPr="00CC6EF4">
        <w:rPr>
          <w:rFonts w:ascii="Arial" w:hAnsi="Arial" w:cs="Arial"/>
          <w:snapToGrid w:val="0"/>
          <w:color w:val="000000" w:themeColor="text1"/>
          <w:sz w:val="20"/>
          <w:szCs w:val="20"/>
        </w:rPr>
        <w:t xml:space="preserve">DPZ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lastRenderedPageBreak/>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F2A6F85"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proofErr w:type="gramEnd"/>
      <w:r w:rsidRPr="001F555A">
        <w:rPr>
          <w:rFonts w:ascii="Arial" w:hAnsi="Arial" w:cs="Arial"/>
          <w:b/>
          <w:color w:val="000000" w:themeColor="text1"/>
          <w:sz w:val="20"/>
          <w:szCs w:val="20"/>
        </w:rPr>
        <w:t>.</w:t>
      </w:r>
      <w:r w:rsidR="00EF7726">
        <w:rPr>
          <w:rFonts w:ascii="Arial" w:hAnsi="Arial" w:cs="Arial"/>
          <w:b/>
          <w:color w:val="000000" w:themeColor="text1"/>
          <w:sz w:val="20"/>
          <w:szCs w:val="20"/>
        </w:rPr>
        <w:t xml:space="preserve"> </w:t>
      </w:r>
      <w:r w:rsidRPr="001F555A">
        <w:rPr>
          <w:rFonts w:ascii="Arial" w:hAnsi="Arial" w:cs="Arial"/>
          <w:color w:val="000000" w:themeColor="text1"/>
          <w:sz w:val="20"/>
          <w:szCs w:val="20"/>
        </w:rPr>
        <w:t xml:space="preserve"> je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lastRenderedPageBreak/>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0D6CFF0B"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posk</w:t>
      </w:r>
      <w:r w:rsidR="00EF7726">
        <w:rPr>
          <w:rFonts w:ascii="Arial" w:eastAsia="Times New Roman" w:hAnsi="Arial" w:cs="Arial"/>
          <w:color w:val="000000" w:themeColor="text1"/>
          <w:sz w:val="20"/>
          <w:szCs w:val="20"/>
          <w:lang w:eastAsia="ar-SA"/>
        </w:rPr>
        <w:t xml:space="preserve">ytovat mu potřebnou součinnost </w:t>
      </w:r>
      <w:r w:rsidRPr="00E16721">
        <w:rPr>
          <w:rFonts w:ascii="Arial" w:eastAsia="Times New Roman" w:hAnsi="Arial" w:cs="Arial"/>
          <w:color w:val="000000" w:themeColor="text1"/>
          <w:sz w:val="20"/>
          <w:szCs w:val="20"/>
          <w:lang w:eastAsia="ar-SA"/>
        </w:rPr>
        <w:t>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4FF92C09"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em č. 318/2025 Sb</w:t>
      </w:r>
      <w:r w:rsidRPr="00B83246">
        <w:rPr>
          <w:rFonts w:ascii="Arial" w:eastAsia="Times New Roman" w:hAnsi="Arial" w:cs="Arial"/>
          <w:sz w:val="20"/>
          <w:szCs w:val="20"/>
          <w:lang w:eastAsia="ar-SA"/>
        </w:rPr>
        <w:t>,</w:t>
      </w:r>
      <w:r>
        <w:rPr>
          <w:rFonts w:ascii="Arial" w:eastAsia="Times New Roman" w:hAnsi="Arial" w:cs="Arial"/>
          <w:sz w:val="20"/>
          <w:szCs w:val="20"/>
          <w:lang w:eastAsia="ar-SA"/>
        </w:rPr>
        <w:t>,</w:t>
      </w:r>
      <w:r w:rsidRPr="00B83246">
        <w:rPr>
          <w:rFonts w:ascii="Arial" w:eastAsia="Times New Roman" w:hAnsi="Arial" w:cs="Arial"/>
          <w:sz w:val="20"/>
          <w:szCs w:val="20"/>
          <w:lang w:eastAsia="ar-SA"/>
        </w:rPr>
        <w:t>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Objednatel je oprávněn od smlouvy odstoupit v případě, kdy Zhotovitel nesplní povinnost uvedenou v odst. 9.6.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lastRenderedPageBreak/>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w:t>
      </w:r>
      <w:r w:rsidRPr="001F555A">
        <w:rPr>
          <w:rFonts w:ascii="Arial" w:eastAsia="Times New Roman" w:hAnsi="Arial" w:cs="Arial"/>
          <w:color w:val="000000" w:themeColor="text1"/>
          <w:sz w:val="20"/>
          <w:szCs w:val="20"/>
          <w:lang w:eastAsia="ar-SA"/>
        </w:rPr>
        <w:lastRenderedPageBreak/>
        <w:t xml:space="preserve">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77777777" w:rsidR="0002636F" w:rsidRPr="001F555A"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FD877A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E7350B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EC0B9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2850A6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4EDD36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2D343F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E46EF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F81F80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163AB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D7E5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085E01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F1E57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CFDA2C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5BB43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E1E8E9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550BEB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5B19BD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9B38E4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864E14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122305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7A5362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81B20A7" w14:textId="77777777"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14:paraId="33C08022"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69816" w14:textId="77777777" w:rsidR="00C13A3C" w:rsidRDefault="00C13A3C" w:rsidP="00CE44A1">
      <w:pPr>
        <w:spacing w:after="0" w:line="240" w:lineRule="auto"/>
      </w:pPr>
      <w:r>
        <w:separator/>
      </w:r>
    </w:p>
  </w:endnote>
  <w:endnote w:type="continuationSeparator" w:id="0">
    <w:p w14:paraId="090010CF" w14:textId="77777777" w:rsidR="00C13A3C" w:rsidRDefault="00C13A3C"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77C017F1"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F10FC">
      <w:rPr>
        <w:rFonts w:ascii="Arial" w:hAnsi="Arial" w:cs="Arial"/>
        <w:noProof/>
        <w:sz w:val="16"/>
        <w:szCs w:val="16"/>
      </w:rPr>
      <w:t>14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F10FC">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A5320" w14:textId="77777777" w:rsidR="00C13A3C" w:rsidRDefault="00C13A3C" w:rsidP="00CE44A1">
      <w:pPr>
        <w:spacing w:after="0" w:line="240" w:lineRule="auto"/>
      </w:pPr>
      <w:r>
        <w:separator/>
      </w:r>
    </w:p>
  </w:footnote>
  <w:footnote w:type="continuationSeparator" w:id="0">
    <w:p w14:paraId="1E8A5628" w14:textId="77777777" w:rsidR="00C13A3C" w:rsidRDefault="00C13A3C"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195FAB84" w:rsidR="009A7306" w:rsidRPr="0002636F" w:rsidRDefault="00CE10A9" w:rsidP="006E11F6">
          <w:pPr>
            <w:spacing w:after="120"/>
            <w:rPr>
              <w:rFonts w:ascii="Arial" w:hAnsi="Arial" w:cs="Arial"/>
              <w:b/>
              <w:sz w:val="16"/>
              <w:szCs w:val="16"/>
            </w:rPr>
          </w:pPr>
          <w:r>
            <w:rPr>
              <w:rFonts w:ascii="Arial" w:hAnsi="Arial" w:cs="Arial"/>
              <w:b/>
              <w:sz w:val="16"/>
              <w:szCs w:val="16"/>
            </w:rPr>
            <w:t>III/3853 Blažejovice – most ev. č. 3853-4</w:t>
          </w:r>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stelecká Miluše">
    <w15:presenceInfo w15:providerId="AD" w15:userId="S-1-5-21-1547814083-1834688084-2493830544-3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636F"/>
    <w:rsid w:val="000326E5"/>
    <w:rsid w:val="00043CA3"/>
    <w:rsid w:val="000654E4"/>
    <w:rsid w:val="00071C42"/>
    <w:rsid w:val="000743E1"/>
    <w:rsid w:val="00085962"/>
    <w:rsid w:val="000B2510"/>
    <w:rsid w:val="000E2B38"/>
    <w:rsid w:val="000F2318"/>
    <w:rsid w:val="0010183D"/>
    <w:rsid w:val="00101844"/>
    <w:rsid w:val="00102348"/>
    <w:rsid w:val="00107D85"/>
    <w:rsid w:val="00124C8E"/>
    <w:rsid w:val="00126983"/>
    <w:rsid w:val="00135A07"/>
    <w:rsid w:val="00144BC5"/>
    <w:rsid w:val="00165B60"/>
    <w:rsid w:val="00192BB2"/>
    <w:rsid w:val="001F51BD"/>
    <w:rsid w:val="001F555A"/>
    <w:rsid w:val="001F7E92"/>
    <w:rsid w:val="00212951"/>
    <w:rsid w:val="00242172"/>
    <w:rsid w:val="00263365"/>
    <w:rsid w:val="0028786D"/>
    <w:rsid w:val="002B4502"/>
    <w:rsid w:val="002D6A04"/>
    <w:rsid w:val="002F0643"/>
    <w:rsid w:val="00301604"/>
    <w:rsid w:val="003370A6"/>
    <w:rsid w:val="003715CF"/>
    <w:rsid w:val="00380BB8"/>
    <w:rsid w:val="00386351"/>
    <w:rsid w:val="003B4C30"/>
    <w:rsid w:val="003B7F2B"/>
    <w:rsid w:val="003C1001"/>
    <w:rsid w:val="003D09CE"/>
    <w:rsid w:val="003D7BD9"/>
    <w:rsid w:val="003E2FA2"/>
    <w:rsid w:val="0043385E"/>
    <w:rsid w:val="004673B3"/>
    <w:rsid w:val="004800E7"/>
    <w:rsid w:val="004A07C6"/>
    <w:rsid w:val="004D3256"/>
    <w:rsid w:val="004D6AA6"/>
    <w:rsid w:val="0050004C"/>
    <w:rsid w:val="00525EBA"/>
    <w:rsid w:val="00537217"/>
    <w:rsid w:val="00552112"/>
    <w:rsid w:val="00555069"/>
    <w:rsid w:val="005A695F"/>
    <w:rsid w:val="005A7F94"/>
    <w:rsid w:val="005C6F1C"/>
    <w:rsid w:val="005C7E7A"/>
    <w:rsid w:val="00635070"/>
    <w:rsid w:val="00651810"/>
    <w:rsid w:val="00683E83"/>
    <w:rsid w:val="006C4204"/>
    <w:rsid w:val="006E11F6"/>
    <w:rsid w:val="006F58AB"/>
    <w:rsid w:val="006F7B26"/>
    <w:rsid w:val="007155E4"/>
    <w:rsid w:val="0076488D"/>
    <w:rsid w:val="00791A63"/>
    <w:rsid w:val="007A0CB7"/>
    <w:rsid w:val="007A50D8"/>
    <w:rsid w:val="007B03F8"/>
    <w:rsid w:val="007C7573"/>
    <w:rsid w:val="007E48AE"/>
    <w:rsid w:val="007F10FC"/>
    <w:rsid w:val="007F64F5"/>
    <w:rsid w:val="008070CE"/>
    <w:rsid w:val="00815618"/>
    <w:rsid w:val="0082286E"/>
    <w:rsid w:val="0083136F"/>
    <w:rsid w:val="0084099F"/>
    <w:rsid w:val="0085394E"/>
    <w:rsid w:val="00856786"/>
    <w:rsid w:val="00860C6F"/>
    <w:rsid w:val="0088465A"/>
    <w:rsid w:val="00886504"/>
    <w:rsid w:val="00887BA2"/>
    <w:rsid w:val="008F2FA1"/>
    <w:rsid w:val="009014AB"/>
    <w:rsid w:val="009074AC"/>
    <w:rsid w:val="00924428"/>
    <w:rsid w:val="00933BF8"/>
    <w:rsid w:val="00963579"/>
    <w:rsid w:val="009A7306"/>
    <w:rsid w:val="009E455D"/>
    <w:rsid w:val="00A23E09"/>
    <w:rsid w:val="00A3026B"/>
    <w:rsid w:val="00A30690"/>
    <w:rsid w:val="00A60505"/>
    <w:rsid w:val="00A62DD0"/>
    <w:rsid w:val="00A75AB9"/>
    <w:rsid w:val="00AA5615"/>
    <w:rsid w:val="00AC64FA"/>
    <w:rsid w:val="00AD4A7D"/>
    <w:rsid w:val="00AF4238"/>
    <w:rsid w:val="00B02034"/>
    <w:rsid w:val="00B0283F"/>
    <w:rsid w:val="00B034AF"/>
    <w:rsid w:val="00B244A1"/>
    <w:rsid w:val="00B3631F"/>
    <w:rsid w:val="00B54B6F"/>
    <w:rsid w:val="00B652F5"/>
    <w:rsid w:val="00B74A53"/>
    <w:rsid w:val="00B83B48"/>
    <w:rsid w:val="00BD09E5"/>
    <w:rsid w:val="00BD60B9"/>
    <w:rsid w:val="00BE456F"/>
    <w:rsid w:val="00BF658B"/>
    <w:rsid w:val="00BF70AB"/>
    <w:rsid w:val="00C13A3C"/>
    <w:rsid w:val="00C16216"/>
    <w:rsid w:val="00C21A35"/>
    <w:rsid w:val="00C34478"/>
    <w:rsid w:val="00C665B9"/>
    <w:rsid w:val="00C80317"/>
    <w:rsid w:val="00C81351"/>
    <w:rsid w:val="00CC6EF4"/>
    <w:rsid w:val="00CC7199"/>
    <w:rsid w:val="00CE0C92"/>
    <w:rsid w:val="00CE10A9"/>
    <w:rsid w:val="00CE355F"/>
    <w:rsid w:val="00CE44A1"/>
    <w:rsid w:val="00CE4802"/>
    <w:rsid w:val="00CF48EE"/>
    <w:rsid w:val="00D05F49"/>
    <w:rsid w:val="00D80609"/>
    <w:rsid w:val="00D97DF1"/>
    <w:rsid w:val="00DB3FA7"/>
    <w:rsid w:val="00DC2E7B"/>
    <w:rsid w:val="00DE7AE1"/>
    <w:rsid w:val="00E0602B"/>
    <w:rsid w:val="00E06173"/>
    <w:rsid w:val="00E16721"/>
    <w:rsid w:val="00E20BBC"/>
    <w:rsid w:val="00E774FF"/>
    <w:rsid w:val="00E9517A"/>
    <w:rsid w:val="00E97E6E"/>
    <w:rsid w:val="00EB75DE"/>
    <w:rsid w:val="00EE0609"/>
    <w:rsid w:val="00EE0F90"/>
    <w:rsid w:val="00EE2DA5"/>
    <w:rsid w:val="00EF7726"/>
    <w:rsid w:val="00F01D81"/>
    <w:rsid w:val="00F3381E"/>
    <w:rsid w:val="00F4310D"/>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68FD3-D033-437E-A2AE-97DDCF564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5285</Words>
  <Characters>31183</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Lukášová Irena</cp:lastModifiedBy>
  <cp:revision>49</cp:revision>
  <cp:lastPrinted>2025-11-03T06:53:00Z</cp:lastPrinted>
  <dcterms:created xsi:type="dcterms:W3CDTF">2025-10-02T06:27:00Z</dcterms:created>
  <dcterms:modified xsi:type="dcterms:W3CDTF">2025-11-05T06:32:00Z</dcterms:modified>
</cp:coreProperties>
</file>